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808" w:rsidRPr="003E0CB9" w:rsidRDefault="00597C9A" w:rsidP="00C90089">
      <w:pPr>
        <w:jc w:val="center"/>
        <w:rPr>
          <w:b/>
          <w:sz w:val="32"/>
        </w:rPr>
      </w:pPr>
      <w:bookmarkStart w:id="0" w:name="_GoBack"/>
      <w:ins w:id="1" w:author="AmandaNicoleBrewer" w:date="2014-07-09T11:28:00Z">
        <w:del w:id="2" w:author="sbostic" w:date="2014-08-06T12:11:00Z">
          <w:r>
            <w:rPr>
              <w:b/>
              <w:noProof/>
              <w:sz w:val="32"/>
            </w:rPr>
            <mc:AlternateContent>
              <mc:Choice Requires="wps">
                <w:drawing>
                  <wp:anchor distT="0" distB="0" distL="114300" distR="114300" simplePos="0" relativeHeight="251660288" behindDoc="0" locked="0" layoutInCell="1" allowOverlap="1">
                    <wp:simplePos x="0" y="0"/>
                    <wp:positionH relativeFrom="column">
                      <wp:posOffset>8286750</wp:posOffset>
                    </wp:positionH>
                    <wp:positionV relativeFrom="paragraph">
                      <wp:posOffset>-789305</wp:posOffset>
                    </wp:positionV>
                    <wp:extent cx="709295" cy="36004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9295"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605" w:rsidRPr="003B78F1" w:rsidRDefault="00E03605" w:rsidP="00E03605">
                                <w:pPr>
                                  <w:jc w:val="right"/>
                                  <w:rPr>
                                    <w:rFonts w:cstheme="minorHAnsi"/>
                                    <w:b/>
                                    <w:sz w:val="32"/>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52.5pt;margin-top:-62.15pt;width:55.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d8utAIAALg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" filled="f" stroked="f">
                    <v:textbox>
                      <w:txbxContent>
                        <w:p w:rsidR="00E03605" w:rsidRPr="003B78F1" w:rsidRDefault="00E03605" w:rsidP="00E03605">
                          <w:pPr>
                            <w:jc w:val="right"/>
                            <w:rPr>
                              <w:rFonts w:cstheme="minorHAnsi"/>
                              <w:b/>
                              <w:sz w:val="32"/>
                              <w:szCs w:val="32"/>
                            </w:rPr>
                          </w:pPr>
                        </w:p>
                      </w:txbxContent>
                    </v:textbox>
                  </v:shape>
                </w:pict>
              </mc:Fallback>
            </mc:AlternateContent>
          </w:r>
        </w:del>
      </w:ins>
      <w:r w:rsidR="00627D9C">
        <w:rPr>
          <w:b/>
          <w:noProof/>
          <w:sz w:val="32"/>
        </w:rPr>
        <w:t>Algebraic Expressions</w:t>
      </w:r>
    </w:p>
    <w:tbl>
      <w:tblPr>
        <w:tblStyle w:val="PlainTable11"/>
        <w:tblW w:w="0" w:type="auto"/>
        <w:tblLook w:val="04A0" w:firstRow="1" w:lastRow="0" w:firstColumn="1" w:lastColumn="0" w:noHBand="0" w:noVBand="1"/>
      </w:tblPr>
      <w:tblGrid>
        <w:gridCol w:w="6475"/>
        <w:gridCol w:w="6475"/>
      </w:tblGrid>
      <w:tr w:rsidR="00992C56" w:rsidTr="00992C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5" w:type="dxa"/>
          </w:tcPr>
          <w:bookmarkEnd w:id="0"/>
          <w:p w:rsidR="00F64E3D" w:rsidRDefault="00992C56" w:rsidP="00F64E3D">
            <w:pPr>
              <w:pStyle w:val="Default"/>
            </w:pPr>
            <w:r>
              <w:t>Standard(s</w:t>
            </w:r>
            <w:r w:rsidRPr="005610C1">
              <w:t xml:space="preserve">): </w:t>
            </w:r>
            <w:r w:rsidR="00314CB0" w:rsidRPr="005610C1">
              <w:t xml:space="preserve"> </w:t>
            </w:r>
          </w:p>
          <w:p w:rsidR="00F64E3D" w:rsidRPr="004C1998" w:rsidRDefault="00F64E3D" w:rsidP="00F64E3D">
            <w:pPr>
              <w:pStyle w:val="Default"/>
              <w:rPr>
                <w:b w:val="0"/>
              </w:rPr>
            </w:pPr>
            <w:r w:rsidRPr="004C1998">
              <w:rPr>
                <w:b w:val="0"/>
                <w:sz w:val="22"/>
                <w:szCs w:val="22"/>
              </w:rPr>
              <w:t xml:space="preserve">Write, read, and evaluate expressions in which letters stand for numbers. (6.EE.2) </w:t>
            </w:r>
          </w:p>
          <w:p w:rsidR="00F64E3D" w:rsidRPr="004C1998" w:rsidRDefault="00F64E3D" w:rsidP="00F64E3D">
            <w:pPr>
              <w:pStyle w:val="Default"/>
              <w:rPr>
                <w:b w:val="0"/>
              </w:rPr>
            </w:pPr>
            <w:r w:rsidRPr="004C1998">
              <w:rPr>
                <w:b w:val="0"/>
                <w:sz w:val="22"/>
                <w:szCs w:val="22"/>
              </w:rPr>
              <w:t xml:space="preserve">Write expressions that record operations with numbers and with letters standing for numbers. </w:t>
            </w:r>
            <w:r w:rsidRPr="004C1998">
              <w:rPr>
                <w:b w:val="0"/>
                <w:i/>
                <w:iCs/>
                <w:sz w:val="22"/>
                <w:szCs w:val="22"/>
              </w:rPr>
              <w:t xml:space="preserve">For example, express the calculation “Subtract y from 5” as 5 – y. </w:t>
            </w:r>
            <w:r w:rsidRPr="004C1998">
              <w:rPr>
                <w:b w:val="0"/>
                <w:sz w:val="22"/>
                <w:szCs w:val="22"/>
              </w:rPr>
              <w:t xml:space="preserve">(6.EE.2a) </w:t>
            </w:r>
          </w:p>
          <w:p w:rsidR="00F64E3D" w:rsidRPr="004C1998" w:rsidRDefault="00F64E3D" w:rsidP="00F64E3D">
            <w:pPr>
              <w:pStyle w:val="Default"/>
              <w:rPr>
                <w:b w:val="0"/>
                <w:sz w:val="22"/>
                <w:szCs w:val="22"/>
              </w:rPr>
            </w:pPr>
            <w:r w:rsidRPr="004C1998">
              <w:rPr>
                <w:b w:val="0"/>
                <w:sz w:val="22"/>
                <w:szCs w:val="22"/>
              </w:rPr>
              <w:t xml:space="preserve">Identify parts of an expression using mathematical terms (sum, term, product, factor, quotient, coefficient); view one or more parts of an expression as a single entity. </w:t>
            </w:r>
            <w:r w:rsidRPr="004C1998">
              <w:rPr>
                <w:b w:val="0"/>
                <w:i/>
                <w:iCs/>
                <w:sz w:val="22"/>
                <w:szCs w:val="22"/>
              </w:rPr>
              <w:t xml:space="preserve">For example, describe the expression 2 8 as a product of two factors; view </w:t>
            </w:r>
          </w:p>
          <w:p w:rsidR="00F64E3D" w:rsidRPr="004C1998" w:rsidRDefault="00F64E3D" w:rsidP="00F64E3D">
            <w:pPr>
              <w:pStyle w:val="Default"/>
              <w:rPr>
                <w:b w:val="0"/>
                <w:sz w:val="22"/>
                <w:szCs w:val="22"/>
              </w:rPr>
            </w:pPr>
            <w:r w:rsidRPr="004C1998">
              <w:rPr>
                <w:b w:val="0"/>
                <w:i/>
                <w:iCs/>
                <w:sz w:val="22"/>
                <w:szCs w:val="22"/>
              </w:rPr>
              <w:t xml:space="preserve">(8 + 7) as both a single entity and a sum of two terms. </w:t>
            </w:r>
            <w:r w:rsidRPr="004C1998">
              <w:rPr>
                <w:b w:val="0"/>
                <w:sz w:val="22"/>
                <w:szCs w:val="22"/>
              </w:rPr>
              <w:t xml:space="preserve">(6.EE.2b) </w:t>
            </w:r>
          </w:p>
          <w:p w:rsidR="000E084F" w:rsidRDefault="000E084F">
            <w:pPr>
              <w:pStyle w:val="Default"/>
              <w:rPr>
                <w:b w:val="0"/>
                <w:bCs w:val="0"/>
              </w:rPr>
            </w:pPr>
          </w:p>
        </w:tc>
        <w:tc>
          <w:tcPr>
            <w:tcW w:w="6475" w:type="dxa"/>
          </w:tcPr>
          <w:p w:rsidR="00992C56" w:rsidRDefault="00992C56" w:rsidP="00C90089">
            <w:pPr>
              <w:cnfStyle w:val="100000000000" w:firstRow="1" w:lastRow="0" w:firstColumn="0" w:lastColumn="0" w:oddVBand="0" w:evenVBand="0" w:oddHBand="0" w:evenHBand="0" w:firstRowFirstColumn="0" w:firstRowLastColumn="0" w:lastRowFirstColumn="0" w:lastRowLastColumn="0"/>
              <w:rPr>
                <w:ins w:id="3" w:author="sbostic" w:date="2014-08-01T16:47:00Z"/>
              </w:rPr>
            </w:pPr>
            <w:r>
              <w:t>Instructional Shift</w:t>
            </w:r>
            <w:r w:rsidR="0081514C">
              <w:t>(s)</w:t>
            </w:r>
            <w:r>
              <w:t xml:space="preserve"> and Explanation: </w:t>
            </w:r>
          </w:p>
          <w:p w:rsidR="00964DA2" w:rsidRPr="004C1998" w:rsidRDefault="00964DA2" w:rsidP="00C90089">
            <w:pPr>
              <w:cnfStyle w:val="100000000000" w:firstRow="1" w:lastRow="0" w:firstColumn="0" w:lastColumn="0" w:oddVBand="0" w:evenVBand="0" w:oddHBand="0" w:evenHBand="0" w:firstRowFirstColumn="0" w:firstRowLastColumn="0" w:lastRowFirstColumn="0" w:lastRowLastColumn="0"/>
              <w:rPr>
                <w:b w:val="0"/>
              </w:rPr>
            </w:pPr>
            <w:r w:rsidRPr="004C1998">
              <w:rPr>
                <w:b w:val="0"/>
              </w:rPr>
              <w:t>Shift 1 – Focus</w:t>
            </w:r>
            <w:r w:rsidR="00866911" w:rsidRPr="004C1998">
              <w:rPr>
                <w:b w:val="0"/>
              </w:rPr>
              <w:t>: Students will be able to read, write, and evaluate algebraic expressions.</w:t>
            </w:r>
          </w:p>
          <w:p w:rsidR="00964DA2" w:rsidRPr="004C1998" w:rsidRDefault="00964DA2" w:rsidP="00C90089">
            <w:pPr>
              <w:cnfStyle w:val="100000000000" w:firstRow="1" w:lastRow="0" w:firstColumn="0" w:lastColumn="0" w:oddVBand="0" w:evenVBand="0" w:oddHBand="0" w:evenHBand="0" w:firstRowFirstColumn="0" w:firstRowLastColumn="0" w:lastRowFirstColumn="0" w:lastRowLastColumn="0"/>
              <w:rPr>
                <w:b w:val="0"/>
              </w:rPr>
            </w:pPr>
            <w:r w:rsidRPr="004C1998">
              <w:rPr>
                <w:b w:val="0"/>
              </w:rPr>
              <w:t>Shift 2 – Coherence</w:t>
            </w:r>
            <w:r w:rsidR="00866911" w:rsidRPr="004C1998">
              <w:rPr>
                <w:b w:val="0"/>
              </w:rPr>
              <w:t>: Reviewing Order of Operations, teaching vocabulary, and reemphasizing past math skills, e.i. addition, subtraction, multiplication, and division.</w:t>
            </w:r>
          </w:p>
          <w:p w:rsidR="00964DA2" w:rsidRDefault="00964DA2" w:rsidP="00C90089">
            <w:pPr>
              <w:cnfStyle w:val="100000000000" w:firstRow="1" w:lastRow="0" w:firstColumn="0" w:lastColumn="0" w:oddVBand="0" w:evenVBand="0" w:oddHBand="0" w:evenHBand="0" w:firstRowFirstColumn="0" w:firstRowLastColumn="0" w:lastRowFirstColumn="0" w:lastRowLastColumn="0"/>
            </w:pPr>
            <w:r w:rsidRPr="004C1998">
              <w:rPr>
                <w:b w:val="0"/>
              </w:rPr>
              <w:t xml:space="preserve">Shift 3 </w:t>
            </w:r>
            <w:r w:rsidR="00866911" w:rsidRPr="004C1998">
              <w:rPr>
                <w:b w:val="0"/>
              </w:rPr>
              <w:t>–</w:t>
            </w:r>
            <w:r w:rsidRPr="004C1998">
              <w:rPr>
                <w:b w:val="0"/>
              </w:rPr>
              <w:t xml:space="preserve"> Rigor</w:t>
            </w:r>
            <w:r w:rsidR="00866911" w:rsidRPr="004C1998">
              <w:rPr>
                <w:b w:val="0"/>
              </w:rPr>
              <w:t xml:space="preserve"> – Applying algebraic expressions to real world problems.</w:t>
            </w:r>
          </w:p>
        </w:tc>
      </w:tr>
      <w:tr w:rsidR="00992C56" w:rsidRPr="004C1998" w:rsidTr="00992C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5" w:type="dxa"/>
          </w:tcPr>
          <w:p w:rsidR="00992C56" w:rsidRPr="004C1998" w:rsidRDefault="00992C56" w:rsidP="00C90089">
            <w:pPr>
              <w:rPr>
                <w:b w:val="0"/>
              </w:rPr>
            </w:pPr>
            <w:r w:rsidRPr="004C1998">
              <w:rPr>
                <w:b w:val="0"/>
              </w:rPr>
              <w:t>Length of Lesson:</w:t>
            </w:r>
            <w:ins w:id="4" w:author="sbostic" w:date="2014-08-01T16:59:00Z">
              <w:r w:rsidR="00866911" w:rsidRPr="004C1998">
                <w:rPr>
                  <w:b w:val="0"/>
                </w:rPr>
                <w:t xml:space="preserve"> </w:t>
              </w:r>
            </w:ins>
            <w:r w:rsidR="0025193D" w:rsidRPr="004C1998">
              <w:rPr>
                <w:b w:val="0"/>
              </w:rPr>
              <w:t>1 hour</w:t>
            </w:r>
          </w:p>
        </w:tc>
        <w:tc>
          <w:tcPr>
            <w:tcW w:w="6475" w:type="dxa"/>
          </w:tcPr>
          <w:p w:rsidR="00992C56" w:rsidRPr="004C1998" w:rsidRDefault="00992C56" w:rsidP="00C90089">
            <w:pPr>
              <w:cnfStyle w:val="000000100000" w:firstRow="0" w:lastRow="0" w:firstColumn="0" w:lastColumn="0" w:oddVBand="0" w:evenVBand="0" w:oddHBand="1" w:evenHBand="0" w:firstRowFirstColumn="0" w:firstRowLastColumn="0" w:lastRowFirstColumn="0" w:lastRowLastColumn="0"/>
            </w:pPr>
            <w:r w:rsidRPr="004C1998">
              <w:t>EFL’s Targeted:</w:t>
            </w:r>
            <w:ins w:id="5" w:author="sbostic" w:date="2014-08-01T16:42:00Z">
              <w:r w:rsidR="00964DA2" w:rsidRPr="004C1998">
                <w:t xml:space="preserve"> </w:t>
              </w:r>
            </w:ins>
            <w:r w:rsidR="00964DA2" w:rsidRPr="004C1998">
              <w:t>6</w:t>
            </w:r>
            <w:r w:rsidR="00964DA2" w:rsidRPr="004C1998">
              <w:rPr>
                <w:vertAlign w:val="superscript"/>
              </w:rPr>
              <w:t>th</w:t>
            </w:r>
            <w:r w:rsidR="00964DA2" w:rsidRPr="004C1998">
              <w:t xml:space="preserve"> Grade </w:t>
            </w:r>
          </w:p>
        </w:tc>
      </w:tr>
      <w:tr w:rsidR="003E0CB9" w:rsidRPr="004C1998" w:rsidTr="001B1466">
        <w:tc>
          <w:tcPr>
            <w:cnfStyle w:val="001000000000" w:firstRow="0" w:lastRow="0" w:firstColumn="1" w:lastColumn="0" w:oddVBand="0" w:evenVBand="0" w:oddHBand="0" w:evenHBand="0" w:firstRowFirstColumn="0" w:firstRowLastColumn="0" w:lastRowFirstColumn="0" w:lastRowLastColumn="0"/>
            <w:tcW w:w="12950" w:type="dxa"/>
            <w:gridSpan w:val="2"/>
          </w:tcPr>
          <w:p w:rsidR="003E0CB9" w:rsidRPr="004C1998" w:rsidRDefault="003E0CB9" w:rsidP="00C90089">
            <w:pPr>
              <w:rPr>
                <w:b w:val="0"/>
              </w:rPr>
            </w:pPr>
            <w:r w:rsidRPr="004C1998">
              <w:rPr>
                <w:b w:val="0"/>
              </w:rPr>
              <w:t xml:space="preserve">Materials and Resources Needed: </w:t>
            </w:r>
            <w:ins w:id="6" w:author="sbostic" w:date="2014-07-19T20:26:00Z">
              <w:r w:rsidR="00314CB0" w:rsidRPr="004C1998">
                <w:rPr>
                  <w:b w:val="0"/>
                </w:rPr>
                <w:t xml:space="preserve"> </w:t>
              </w:r>
            </w:ins>
            <w:r w:rsidR="00314CB0" w:rsidRPr="004C1998">
              <w:rPr>
                <w:b w:val="0"/>
              </w:rPr>
              <w:t>Common Core Basics: Math</w:t>
            </w:r>
            <w:r w:rsidR="00B866D3" w:rsidRPr="004C1998">
              <w:rPr>
                <w:b w:val="0"/>
              </w:rPr>
              <w:t>ematics; McGraw-Hill Education</w:t>
            </w:r>
          </w:p>
          <w:p w:rsidR="005610C1" w:rsidRPr="00B12890" w:rsidRDefault="008D4F99" w:rsidP="00C90089">
            <w:pPr>
              <w:rPr>
                <w:ins w:id="7" w:author="sbostic" w:date="2014-08-01T17:05:00Z"/>
                <w:b w:val="0"/>
              </w:rPr>
            </w:pPr>
            <w:r w:rsidRPr="004C1998">
              <w:rPr>
                <w:b w:val="0"/>
              </w:rPr>
              <w:t>Missi</w:t>
            </w:r>
            <w:r w:rsidR="00086523" w:rsidRPr="004C1998">
              <w:rPr>
                <w:b w:val="0"/>
              </w:rPr>
              <w:t>ng Numbers in Equations (A &amp; B),</w:t>
            </w:r>
            <w:del w:id="8" w:author="Becky" w:date="2014-08-23T00:25:00Z">
              <w:r w:rsidR="00086523" w:rsidRPr="004C1998" w:rsidDel="00291B63">
                <w:rPr>
                  <w:b w:val="0"/>
                </w:rPr>
                <w:delText xml:space="preserve"> </w:delText>
              </w:r>
            </w:del>
            <w:r w:rsidR="00291B63">
              <w:rPr>
                <w:b w:val="0"/>
              </w:rPr>
              <w:t xml:space="preserve">Translating Algebraic  Phrases  ( A); </w:t>
            </w:r>
            <w:r w:rsidR="00086523" w:rsidRPr="004C1998">
              <w:rPr>
                <w:b w:val="0"/>
              </w:rPr>
              <w:t>Translating English Phrases into Algebraic</w:t>
            </w:r>
            <w:ins w:id="9" w:author="sbostic" w:date="2014-08-06T12:22:00Z">
              <w:r w:rsidR="00B12890">
                <w:rPr>
                  <w:b w:val="0"/>
                </w:rPr>
                <w:t xml:space="preserve"> </w:t>
              </w:r>
            </w:ins>
            <w:r w:rsidR="00B12890" w:rsidRPr="004C1998">
              <w:rPr>
                <w:b w:val="0"/>
              </w:rPr>
              <w:t>Expressions;</w:t>
            </w:r>
            <w:r w:rsidR="00B12890">
              <w:rPr>
                <w:b w:val="0"/>
              </w:rPr>
              <w:t xml:space="preserve"> </w:t>
            </w:r>
            <w:r w:rsidR="00B12890" w:rsidRPr="004C1998">
              <w:rPr>
                <w:b w:val="0"/>
              </w:rPr>
              <w:t xml:space="preserve"> </w:t>
            </w:r>
            <w:r w:rsidR="00B12890">
              <w:rPr>
                <w:b w:val="0"/>
              </w:rPr>
              <w:t xml:space="preserve"> </w:t>
            </w:r>
            <w:r w:rsidR="00086523" w:rsidRPr="004C1998">
              <w:rPr>
                <w:b w:val="0"/>
              </w:rPr>
              <w:t xml:space="preserve"> </w:t>
            </w:r>
            <w:hyperlink r:id="rId6" w:history="1">
              <w:r w:rsidR="00B12890" w:rsidRPr="00284900">
                <w:rPr>
                  <w:rStyle w:val="Hyperlink"/>
                </w:rPr>
                <w:t>www.Math-Drills.com</w:t>
              </w:r>
            </w:hyperlink>
            <w:ins w:id="10" w:author="sbostic" w:date="2014-08-06T12:21:00Z">
              <w:r w:rsidR="00B12890">
                <w:rPr>
                  <w:b w:val="0"/>
                </w:rPr>
                <w:t xml:space="preserve"> </w:t>
              </w:r>
            </w:ins>
          </w:p>
          <w:p w:rsidR="00086523" w:rsidRPr="004C1998" w:rsidRDefault="00086523" w:rsidP="00C90089">
            <w:pPr>
              <w:rPr>
                <w:b w:val="0"/>
              </w:rPr>
            </w:pPr>
            <w:r w:rsidRPr="004C1998">
              <w:rPr>
                <w:b w:val="0"/>
              </w:rPr>
              <w:t>Algebra; McGraw-Hill Children’s Publishing, page 21</w:t>
            </w:r>
          </w:p>
        </w:tc>
      </w:tr>
    </w:tbl>
    <w:p w:rsidR="00C90089" w:rsidRPr="004C1998" w:rsidRDefault="00C90089" w:rsidP="00C90089">
      <w:pPr>
        <w:jc w:val="center"/>
      </w:pPr>
    </w:p>
    <w:tbl>
      <w:tblPr>
        <w:tblStyle w:val="PlainTable11"/>
        <w:tblW w:w="0" w:type="auto"/>
        <w:tblLook w:val="04A0" w:firstRow="1" w:lastRow="0" w:firstColumn="1" w:lastColumn="0" w:noHBand="0" w:noVBand="1"/>
      </w:tblPr>
      <w:tblGrid>
        <w:gridCol w:w="3234"/>
        <w:gridCol w:w="3234"/>
        <w:gridCol w:w="3234"/>
        <w:gridCol w:w="3234"/>
      </w:tblGrid>
      <w:tr w:rsidR="00C90089" w:rsidRPr="004C1998" w:rsidTr="00C90089">
        <w:trPr>
          <w:cnfStyle w:val="100000000000" w:firstRow="1" w:lastRow="0" w:firstColumn="0" w:lastColumn="0" w:oddVBand="0" w:evenVBand="0" w:oddHBand="0"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3234" w:type="dxa"/>
          </w:tcPr>
          <w:p w:rsidR="00C90089" w:rsidRPr="004C1998" w:rsidRDefault="00C90089" w:rsidP="00C90089">
            <w:pPr>
              <w:rPr>
                <w:b w:val="0"/>
              </w:rPr>
            </w:pPr>
            <w:r w:rsidRPr="004C1998">
              <w:rPr>
                <w:b w:val="0"/>
              </w:rPr>
              <w:t>Objective</w:t>
            </w:r>
          </w:p>
        </w:tc>
        <w:tc>
          <w:tcPr>
            <w:tcW w:w="3234" w:type="dxa"/>
          </w:tcPr>
          <w:p w:rsidR="00C90089" w:rsidRPr="004C1998" w:rsidRDefault="00C90089" w:rsidP="00C90089">
            <w:pPr>
              <w:cnfStyle w:val="100000000000" w:firstRow="1" w:lastRow="0" w:firstColumn="0" w:lastColumn="0" w:oddVBand="0" w:evenVBand="0" w:oddHBand="0" w:evenHBand="0" w:firstRowFirstColumn="0" w:firstRowLastColumn="0" w:lastRowFirstColumn="0" w:lastRowLastColumn="0"/>
              <w:rPr>
                <w:b w:val="0"/>
              </w:rPr>
            </w:pPr>
            <w:r w:rsidRPr="004C1998">
              <w:rPr>
                <w:b w:val="0"/>
              </w:rPr>
              <w:t>DOK Level</w:t>
            </w:r>
            <w:r w:rsidR="00E26BC7" w:rsidRPr="004C1998">
              <w:rPr>
                <w:b w:val="0"/>
              </w:rPr>
              <w:t>(s)</w:t>
            </w:r>
          </w:p>
        </w:tc>
        <w:tc>
          <w:tcPr>
            <w:tcW w:w="3234" w:type="dxa"/>
          </w:tcPr>
          <w:p w:rsidR="00C90089" w:rsidRPr="004C1998" w:rsidRDefault="00C90089" w:rsidP="00C90089">
            <w:pPr>
              <w:cnfStyle w:val="100000000000" w:firstRow="1" w:lastRow="0" w:firstColumn="0" w:lastColumn="0" w:oddVBand="0" w:evenVBand="0" w:oddHBand="0" w:evenHBand="0" w:firstRowFirstColumn="0" w:firstRowLastColumn="0" w:lastRowFirstColumn="0" w:lastRowLastColumn="0"/>
              <w:rPr>
                <w:b w:val="0"/>
              </w:rPr>
            </w:pPr>
            <w:r w:rsidRPr="004C1998">
              <w:rPr>
                <w:b w:val="0"/>
              </w:rPr>
              <w:t>Activity</w:t>
            </w:r>
            <w:r w:rsidR="00992C56" w:rsidRPr="004C1998">
              <w:rPr>
                <w:b w:val="0"/>
              </w:rPr>
              <w:t>(ies)</w:t>
            </w:r>
          </w:p>
        </w:tc>
        <w:tc>
          <w:tcPr>
            <w:tcW w:w="3234" w:type="dxa"/>
          </w:tcPr>
          <w:p w:rsidR="00C90089" w:rsidRPr="004C1998" w:rsidRDefault="00C90089" w:rsidP="00C90089">
            <w:pPr>
              <w:cnfStyle w:val="100000000000" w:firstRow="1" w:lastRow="0" w:firstColumn="0" w:lastColumn="0" w:oddVBand="0" w:evenVBand="0" w:oddHBand="0" w:evenHBand="0" w:firstRowFirstColumn="0" w:firstRowLastColumn="0" w:lastRowFirstColumn="0" w:lastRowLastColumn="0"/>
              <w:rPr>
                <w:b w:val="0"/>
              </w:rPr>
            </w:pPr>
            <w:r w:rsidRPr="004C1998">
              <w:rPr>
                <w:b w:val="0"/>
              </w:rPr>
              <w:t>Assessment</w:t>
            </w:r>
            <w:r w:rsidR="00FE5EE2" w:rsidRPr="004C1998">
              <w:rPr>
                <w:b w:val="0"/>
              </w:rPr>
              <w:t>(s)</w:t>
            </w:r>
            <w:r w:rsidRPr="004C1998">
              <w:rPr>
                <w:b w:val="0"/>
              </w:rPr>
              <w:t>/Check</w:t>
            </w:r>
            <w:r w:rsidR="00FE5EE2" w:rsidRPr="004C1998">
              <w:rPr>
                <w:b w:val="0"/>
              </w:rPr>
              <w:t>(s)</w:t>
            </w:r>
            <w:r w:rsidRPr="004C1998">
              <w:rPr>
                <w:b w:val="0"/>
              </w:rPr>
              <w:t xml:space="preserve"> for Understanding</w:t>
            </w:r>
          </w:p>
        </w:tc>
      </w:tr>
      <w:tr w:rsidR="00C90089" w:rsidRPr="004C1998" w:rsidTr="003E0CB9">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3234" w:type="dxa"/>
          </w:tcPr>
          <w:p w:rsidR="00C90089" w:rsidRPr="004C1998" w:rsidRDefault="00B866D3" w:rsidP="00C90089">
            <w:pPr>
              <w:rPr>
                <w:b w:val="0"/>
              </w:rPr>
            </w:pPr>
            <w:r w:rsidRPr="004C1998">
              <w:rPr>
                <w:b w:val="0"/>
              </w:rPr>
              <w:t xml:space="preserve">Students will be able to read &amp; write expressions that </w:t>
            </w:r>
            <w:r w:rsidR="00C808ED" w:rsidRPr="004C1998">
              <w:rPr>
                <w:b w:val="0"/>
              </w:rPr>
              <w:t>include letters as whole numbers.</w:t>
            </w:r>
          </w:p>
        </w:tc>
        <w:tc>
          <w:tcPr>
            <w:tcW w:w="3234" w:type="dxa"/>
          </w:tcPr>
          <w:p w:rsidR="00C90089" w:rsidRPr="004C1998" w:rsidRDefault="00C808ED" w:rsidP="00C90089">
            <w:pPr>
              <w:cnfStyle w:val="000000100000" w:firstRow="0" w:lastRow="0" w:firstColumn="0" w:lastColumn="0" w:oddVBand="0" w:evenVBand="0" w:oddHBand="1" w:evenHBand="0" w:firstRowFirstColumn="0" w:firstRowLastColumn="0" w:lastRowFirstColumn="0" w:lastRowLastColumn="0"/>
            </w:pPr>
            <w:r w:rsidRPr="004C1998">
              <w:t>1</w:t>
            </w:r>
          </w:p>
        </w:tc>
        <w:tc>
          <w:tcPr>
            <w:tcW w:w="3234" w:type="dxa"/>
          </w:tcPr>
          <w:p w:rsidR="00C90089" w:rsidRPr="004C1998" w:rsidRDefault="005A2CDD" w:rsidP="00C90089">
            <w:pPr>
              <w:cnfStyle w:val="000000100000" w:firstRow="0" w:lastRow="0" w:firstColumn="0" w:lastColumn="0" w:oddVBand="0" w:evenVBand="0" w:oddHBand="1" w:evenHBand="0" w:firstRowFirstColumn="0" w:firstRowLastColumn="0" w:lastRowFirstColumn="0" w:lastRowLastColumn="0"/>
            </w:pPr>
            <w:r w:rsidRPr="004C1998">
              <w:t>Instruction/Modeling/</w:t>
            </w:r>
            <w:r w:rsidR="000F0E5E" w:rsidRPr="004C1998">
              <w:t>Practice</w:t>
            </w:r>
          </w:p>
        </w:tc>
        <w:tc>
          <w:tcPr>
            <w:tcW w:w="3234" w:type="dxa"/>
          </w:tcPr>
          <w:p w:rsidR="00C90089" w:rsidRPr="004C1998" w:rsidRDefault="005F1A93" w:rsidP="00C90089">
            <w:pPr>
              <w:cnfStyle w:val="000000100000" w:firstRow="0" w:lastRow="0" w:firstColumn="0" w:lastColumn="0" w:oddVBand="0" w:evenVBand="0" w:oddHBand="1" w:evenHBand="0" w:firstRowFirstColumn="0" w:firstRowLastColumn="0" w:lastRowFirstColumn="0" w:lastRowLastColumn="0"/>
            </w:pPr>
            <w:r w:rsidRPr="004C1998">
              <w:t>Algebra, page 18 – 1-3 as a class, then remaining problems individually and checked.</w:t>
            </w:r>
          </w:p>
        </w:tc>
      </w:tr>
      <w:tr w:rsidR="00C90089" w:rsidTr="003E0CB9">
        <w:trPr>
          <w:trHeight w:val="576"/>
        </w:trPr>
        <w:tc>
          <w:tcPr>
            <w:cnfStyle w:val="001000000000" w:firstRow="0" w:lastRow="0" w:firstColumn="1" w:lastColumn="0" w:oddVBand="0" w:evenVBand="0" w:oddHBand="0" w:evenHBand="0" w:firstRowFirstColumn="0" w:firstRowLastColumn="0" w:lastRowFirstColumn="0" w:lastRowLastColumn="0"/>
            <w:tcW w:w="3234" w:type="dxa"/>
          </w:tcPr>
          <w:p w:rsidR="00C90089" w:rsidRPr="004C1998" w:rsidRDefault="00C808ED" w:rsidP="00C90089">
            <w:pPr>
              <w:rPr>
                <w:b w:val="0"/>
              </w:rPr>
            </w:pPr>
            <w:r w:rsidRPr="004C1998">
              <w:rPr>
                <w:b w:val="0"/>
              </w:rPr>
              <w:t>Students will know basic math vocabulary.</w:t>
            </w:r>
          </w:p>
        </w:tc>
        <w:tc>
          <w:tcPr>
            <w:tcW w:w="3234" w:type="dxa"/>
          </w:tcPr>
          <w:p w:rsidR="00C90089" w:rsidRPr="004C1998" w:rsidRDefault="00C808ED" w:rsidP="00C90089">
            <w:pPr>
              <w:cnfStyle w:val="000000000000" w:firstRow="0" w:lastRow="0" w:firstColumn="0" w:lastColumn="0" w:oddVBand="0" w:evenVBand="0" w:oddHBand="0" w:evenHBand="0" w:firstRowFirstColumn="0" w:firstRowLastColumn="0" w:lastRowFirstColumn="0" w:lastRowLastColumn="0"/>
            </w:pPr>
            <w:r w:rsidRPr="004C1998">
              <w:t>1</w:t>
            </w:r>
          </w:p>
        </w:tc>
        <w:tc>
          <w:tcPr>
            <w:tcW w:w="3234" w:type="dxa"/>
          </w:tcPr>
          <w:p w:rsidR="00C90089" w:rsidRPr="004C1998" w:rsidRDefault="005A2CDD" w:rsidP="00C90089">
            <w:pPr>
              <w:cnfStyle w:val="000000000000" w:firstRow="0" w:lastRow="0" w:firstColumn="0" w:lastColumn="0" w:oddVBand="0" w:evenVBand="0" w:oddHBand="0" w:evenHBand="0" w:firstRowFirstColumn="0" w:firstRowLastColumn="0" w:lastRowFirstColumn="0" w:lastRowLastColumn="0"/>
            </w:pPr>
            <w:r w:rsidRPr="004C1998">
              <w:t>Vocabulary match.</w:t>
            </w:r>
          </w:p>
        </w:tc>
        <w:tc>
          <w:tcPr>
            <w:tcW w:w="3234" w:type="dxa"/>
          </w:tcPr>
          <w:p w:rsidR="00C90089" w:rsidRPr="004C1998" w:rsidRDefault="000F2E15" w:rsidP="00C90089">
            <w:pPr>
              <w:cnfStyle w:val="000000000000" w:firstRow="0" w:lastRow="0" w:firstColumn="0" w:lastColumn="0" w:oddVBand="0" w:evenVBand="0" w:oddHBand="0" w:evenHBand="0" w:firstRowFirstColumn="0" w:firstRowLastColumn="0" w:lastRowFirstColumn="0" w:lastRowLastColumn="0"/>
            </w:pPr>
            <w:r w:rsidRPr="004C1998">
              <w:t>Vocabulary Review, page 138</w:t>
            </w:r>
          </w:p>
        </w:tc>
      </w:tr>
    </w:tbl>
    <w:p w:rsidR="00C90089" w:rsidRPr="003E0CB9" w:rsidRDefault="00C90089" w:rsidP="00C90089">
      <w:pPr>
        <w:rPr>
          <w:i/>
        </w:rPr>
      </w:pPr>
      <w:r w:rsidRPr="003E0CB9">
        <w:rPr>
          <w:i/>
        </w:rPr>
        <w:t xml:space="preserve">*Objectives should be tied directly to DOK Levels, an activity, and a form of assessment.  </w:t>
      </w:r>
    </w:p>
    <w:tbl>
      <w:tblPr>
        <w:tblStyle w:val="GridTable1Light-Accent11"/>
        <w:tblW w:w="0" w:type="auto"/>
        <w:tblLook w:val="04A0" w:firstRow="1" w:lastRow="0" w:firstColumn="1" w:lastColumn="0" w:noHBand="0" w:noVBand="1"/>
      </w:tblPr>
      <w:tblGrid>
        <w:gridCol w:w="12950"/>
      </w:tblGrid>
      <w:tr w:rsidR="00C90089" w:rsidTr="003E0C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0" w:type="dxa"/>
          </w:tcPr>
          <w:p w:rsidR="00C90089" w:rsidRDefault="00C90089" w:rsidP="00C90089">
            <w:r>
              <w:t>Lesson Flow</w:t>
            </w:r>
          </w:p>
        </w:tc>
      </w:tr>
      <w:tr w:rsidR="00C9008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C90089" w:rsidRPr="004C1998" w:rsidRDefault="00C90089" w:rsidP="00C90089">
            <w:pPr>
              <w:rPr>
                <w:b w:val="0"/>
              </w:rPr>
            </w:pPr>
            <w:r w:rsidRPr="004C1998">
              <w:rPr>
                <w:b w:val="0"/>
              </w:rPr>
              <w:t>Warm Up/Introduction:</w:t>
            </w:r>
            <w:ins w:id="11" w:author="sbostic" w:date="2014-07-19T20:53:00Z">
              <w:r w:rsidR="00C808ED" w:rsidRPr="004C1998">
                <w:rPr>
                  <w:b w:val="0"/>
                </w:rPr>
                <w:t xml:space="preserve"> </w:t>
              </w:r>
            </w:ins>
            <w:r w:rsidR="00C808ED" w:rsidRPr="004C1998">
              <w:rPr>
                <w:b w:val="0"/>
              </w:rPr>
              <w:t xml:space="preserve">Rate the student’s confidence when solving math problems that include letters as whole numbers.  </w:t>
            </w:r>
            <w:r w:rsidR="001853E0" w:rsidRPr="004C1998">
              <w:rPr>
                <w:b w:val="0"/>
              </w:rPr>
              <w:t xml:space="preserve"> </w:t>
            </w:r>
            <w:r w:rsidR="00B549E9" w:rsidRPr="004C1998">
              <w:rPr>
                <w:b w:val="0"/>
              </w:rPr>
              <w:t>“How do you feel about math?</w:t>
            </w:r>
            <w:r w:rsidR="005610C1" w:rsidRPr="004C1998">
              <w:rPr>
                <w:b w:val="0"/>
              </w:rPr>
              <w:t>/Algebra? 1 -&gt; 5.</w:t>
            </w:r>
            <w:r w:rsidR="00601867">
              <w:rPr>
                <w:b w:val="0"/>
              </w:rPr>
              <w:t xml:space="preserve"> </w:t>
            </w:r>
            <w:r w:rsidR="00601867">
              <w:t xml:space="preserve">. </w:t>
            </w:r>
            <w:r w:rsidR="00601867" w:rsidRPr="00510E5F">
              <w:rPr>
                <w:b w:val="0"/>
              </w:rPr>
              <w:t>The intro “fold a piece of paper in half and write before and after on each side, then rate how you feel about math with the scale 1 – hate;2 – scared; 3 – ok; 4- comfortable; 5 – fun.</w:t>
            </w:r>
          </w:p>
          <w:p w:rsidR="005610C1" w:rsidRPr="004C1998" w:rsidRDefault="005610C1" w:rsidP="00C90089">
            <w:pPr>
              <w:rPr>
                <w:b w:val="0"/>
              </w:rPr>
            </w:pPr>
            <w:r w:rsidRPr="004C1998">
              <w:rPr>
                <w:b w:val="0"/>
              </w:rPr>
              <w:t xml:space="preserve">Introduction - </w:t>
            </w:r>
            <w:hyperlink r:id="rId7" w:history="1">
              <w:r w:rsidRPr="004C1998">
                <w:rPr>
                  <w:rStyle w:val="Hyperlink"/>
                  <w:b w:val="0"/>
                </w:rPr>
                <w:t>www.mathgoodies.com/lessons/vol7/expressions.html</w:t>
              </w:r>
            </w:hyperlink>
            <w:ins w:id="12" w:author="sbostic" w:date="2014-07-19T21:48:00Z">
              <w:r w:rsidRPr="004C1998">
                <w:rPr>
                  <w:b w:val="0"/>
                </w:rPr>
                <w:t xml:space="preserve"> </w:t>
              </w:r>
            </w:ins>
          </w:p>
        </w:tc>
      </w:tr>
      <w:tr w:rsidR="00C9008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291B63" w:rsidRDefault="003E0CB9" w:rsidP="00291B63">
            <w:pPr>
              <w:rPr>
                <w:b w:val="0"/>
              </w:rPr>
            </w:pPr>
            <w:r w:rsidRPr="004C1998">
              <w:rPr>
                <w:b w:val="0"/>
              </w:rPr>
              <w:lastRenderedPageBreak/>
              <w:t>Direct Instruction/Classroom Activities:</w:t>
            </w:r>
            <w:ins w:id="13" w:author="sbostic" w:date="2014-07-19T21:50:00Z">
              <w:r w:rsidR="005610C1" w:rsidRPr="004C1998">
                <w:rPr>
                  <w:b w:val="0"/>
                </w:rPr>
                <w:t xml:space="preserve"> </w:t>
              </w:r>
            </w:ins>
            <w:r w:rsidR="005610C1" w:rsidRPr="004C1998">
              <w:rPr>
                <w:b w:val="0"/>
              </w:rPr>
              <w:t>CCB 5.1 p. 134</w:t>
            </w:r>
            <w:r w:rsidR="00F7417B" w:rsidRPr="004C1998">
              <w:rPr>
                <w:b w:val="0"/>
              </w:rPr>
              <w:t>.</w:t>
            </w:r>
            <w:r w:rsidR="009B1F36" w:rsidRPr="004C1998">
              <w:rPr>
                <w:b w:val="0"/>
              </w:rPr>
              <w:t xml:space="preserve"> Begin with Verbal and Symbolic Representations of Expressions.  Work through Examples 1</w:t>
            </w:r>
            <w:r w:rsidR="00510E5F">
              <w:rPr>
                <w:b w:val="0"/>
              </w:rPr>
              <w:t xml:space="preserve"> </w:t>
            </w:r>
            <w:r w:rsidR="009B1F36" w:rsidRPr="004C1998">
              <w:rPr>
                <w:b w:val="0"/>
              </w:rPr>
              <w:t>as a class.</w:t>
            </w:r>
          </w:p>
          <w:p w:rsidR="00291B63" w:rsidRPr="004C1998" w:rsidRDefault="00291B63" w:rsidP="00291B63">
            <w:pPr>
              <w:rPr>
                <w:b w:val="0"/>
              </w:rPr>
            </w:pPr>
            <w:r w:rsidRPr="004C1998">
              <w:rPr>
                <w:b w:val="0"/>
              </w:rPr>
              <w:t xml:space="preserve"> CCB 1.6 Order of Operations Review – pages 36 &amp; 37.  Quick review of PEMDAS. Review Examples 1 &amp; 2 as a class.  Then have the students complete Think about Math page 37 on their own.  Review as a class.</w:t>
            </w:r>
          </w:p>
          <w:p w:rsidR="00C90089" w:rsidRPr="004C1998" w:rsidRDefault="009B1F36" w:rsidP="005610C1">
            <w:pPr>
              <w:rPr>
                <w:b w:val="0"/>
              </w:rPr>
            </w:pPr>
            <w:r w:rsidRPr="004C1998">
              <w:rPr>
                <w:b w:val="0"/>
              </w:rPr>
              <w:t xml:space="preserve">  (Optional – Identify Key Words on page 135).  Continue working through Examples </w:t>
            </w:r>
            <w:r w:rsidR="004C275F">
              <w:rPr>
                <w:b w:val="0"/>
              </w:rPr>
              <w:t>2 -</w:t>
            </w:r>
            <w:r w:rsidRPr="004C1998">
              <w:rPr>
                <w:b w:val="0"/>
              </w:rPr>
              <w:t xml:space="preserve">6 as a class.  Have the class work as individuals to complete Think about Math on page 137. </w:t>
            </w:r>
            <w:r w:rsidR="001E219B" w:rsidRPr="004C1998">
              <w:rPr>
                <w:b w:val="0"/>
              </w:rPr>
              <w:t>The teacher needs to walk around and assess the student’s progress.  Review as a class.</w:t>
            </w:r>
            <w:r w:rsidR="00F7417B" w:rsidRPr="004C1998">
              <w:rPr>
                <w:b w:val="0"/>
              </w:rPr>
              <w:t xml:space="preserve"> Complete Algebra (Grades 7-9) page 18.</w:t>
            </w:r>
          </w:p>
          <w:p w:rsidR="005610C1" w:rsidRDefault="005A2CDD" w:rsidP="004C275F">
            <w:pPr>
              <w:rPr>
                <w:ins w:id="14" w:author="Becky" w:date="2014-08-23T00:39:00Z"/>
                <w:b w:val="0"/>
              </w:rPr>
            </w:pPr>
            <w:r w:rsidRPr="004C1998">
              <w:rPr>
                <w:b w:val="0"/>
              </w:rPr>
              <w:t xml:space="preserve">Vocabulary: </w:t>
            </w:r>
            <w:r w:rsidR="00462B10" w:rsidRPr="004C1998">
              <w:rPr>
                <w:b w:val="0"/>
              </w:rPr>
              <w:t>The vocabulary will be introduced throughout the lesson</w:t>
            </w:r>
            <w:r w:rsidR="004C275F">
              <w:rPr>
                <w:b w:val="0"/>
              </w:rPr>
              <w:t xml:space="preserve"> and written on the board</w:t>
            </w:r>
            <w:r w:rsidR="00462B10" w:rsidRPr="004C1998">
              <w:rPr>
                <w:b w:val="0"/>
              </w:rPr>
              <w:t xml:space="preserve">.  There will be definitions, along with examples.  The class then will work together to match the vocabulary with the definition and an example.  </w:t>
            </w:r>
            <w:r w:rsidRPr="004C1998">
              <w:rPr>
                <w:b w:val="0"/>
              </w:rPr>
              <w:t>The vocabulary word will be on a strip of paper.  The definition will be on another strip of paper.  An example will be on a third strip of paper.  The strips of paper will be divided among</w:t>
            </w:r>
            <w:r w:rsidR="004C275F">
              <w:rPr>
                <w:b w:val="0"/>
              </w:rPr>
              <w:t xml:space="preserve"> groups of 2-3.</w:t>
            </w:r>
            <w:r w:rsidRPr="004C1998">
              <w:rPr>
                <w:b w:val="0"/>
              </w:rPr>
              <w:t xml:space="preserve"> </w:t>
            </w:r>
          </w:p>
          <w:p w:rsidR="004C275F" w:rsidRPr="004C1998" w:rsidRDefault="004C275F" w:rsidP="004C275F">
            <w:pPr>
              <w:rPr>
                <w:b w:val="0"/>
              </w:rPr>
            </w:pPr>
          </w:p>
        </w:tc>
      </w:tr>
      <w:tr w:rsidR="00C9008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C90089" w:rsidRDefault="003E0CB9" w:rsidP="00C90089">
            <w:r>
              <w:t>Recommended Strategies:</w:t>
            </w:r>
          </w:p>
        </w:tc>
      </w:tr>
      <w:tr w:rsidR="00C9008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C90089" w:rsidRPr="00B12890" w:rsidRDefault="003E0CB9" w:rsidP="00C90089">
            <w:pPr>
              <w:rPr>
                <w:b w:val="0"/>
              </w:rPr>
            </w:pPr>
            <w:r w:rsidRPr="00B12890">
              <w:rPr>
                <w:b w:val="0"/>
              </w:rPr>
              <w:t>Differentiation options:</w:t>
            </w:r>
            <w:ins w:id="15" w:author="sbostic" w:date="2014-08-01T17:29:00Z">
              <w:r w:rsidR="00EC5C55" w:rsidRPr="00B12890">
                <w:rPr>
                  <w:b w:val="0"/>
                </w:rPr>
                <w:t xml:space="preserve"> </w:t>
              </w:r>
            </w:ins>
            <w:r w:rsidR="009B1F36" w:rsidRPr="00B12890">
              <w:rPr>
                <w:b w:val="0"/>
              </w:rPr>
              <w:t xml:space="preserve">Higher level learners – Identify Key Words on page 135.  </w:t>
            </w:r>
            <w:r w:rsidR="00EC5C55" w:rsidRPr="00B12890">
              <w:rPr>
                <w:b w:val="0"/>
              </w:rPr>
              <w:t>Have students work in pairs.</w:t>
            </w:r>
          </w:p>
        </w:tc>
      </w:tr>
      <w:tr w:rsidR="003E0CB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9B1F36" w:rsidRPr="00B12890" w:rsidRDefault="003E0CB9" w:rsidP="00C90089">
            <w:pPr>
              <w:rPr>
                <w:b w:val="0"/>
              </w:rPr>
            </w:pPr>
            <w:r w:rsidRPr="00B12890">
              <w:rPr>
                <w:b w:val="0"/>
              </w:rPr>
              <w:t>Assessments:</w:t>
            </w:r>
            <w:ins w:id="16" w:author="sbostic" w:date="2014-08-01T17:40:00Z">
              <w:r w:rsidR="009B1F36" w:rsidRPr="00B12890">
                <w:rPr>
                  <w:b w:val="0"/>
                </w:rPr>
                <w:t xml:space="preserve"> </w:t>
              </w:r>
            </w:ins>
            <w:r w:rsidR="009B1F36" w:rsidRPr="00B12890">
              <w:rPr>
                <w:b w:val="0"/>
              </w:rPr>
              <w:t>CCB 5.1 Think about Math, page 137</w:t>
            </w:r>
          </w:p>
          <w:p w:rsidR="003E0CB9" w:rsidRPr="00B12890" w:rsidRDefault="009B1F36" w:rsidP="00C90089">
            <w:pPr>
              <w:rPr>
                <w:b w:val="0"/>
              </w:rPr>
            </w:pPr>
            <w:r w:rsidRPr="00B12890">
              <w:rPr>
                <w:b w:val="0"/>
              </w:rPr>
              <w:t>Order of Operations - Think about Math, page 37</w:t>
            </w:r>
          </w:p>
        </w:tc>
      </w:tr>
      <w:tr w:rsidR="003E0CB9" w:rsidTr="003E0CB9">
        <w:trPr>
          <w:trHeight w:val="720"/>
        </w:trPr>
        <w:tc>
          <w:tcPr>
            <w:cnfStyle w:val="001000000000" w:firstRow="0" w:lastRow="0" w:firstColumn="1" w:lastColumn="0" w:oddVBand="0" w:evenVBand="0" w:oddHBand="0" w:evenHBand="0" w:firstRowFirstColumn="0" w:firstRowLastColumn="0" w:lastRowFirstColumn="0" w:lastRowLastColumn="0"/>
            <w:tcW w:w="12950" w:type="dxa"/>
          </w:tcPr>
          <w:p w:rsidR="003E0CB9" w:rsidRPr="00B12890" w:rsidRDefault="003E0CB9" w:rsidP="00291B63">
            <w:pPr>
              <w:rPr>
                <w:b w:val="0"/>
              </w:rPr>
            </w:pPr>
            <w:r w:rsidRPr="00B12890">
              <w:rPr>
                <w:b w:val="0"/>
              </w:rPr>
              <w:t>Independent/Distance/Homework Options:</w:t>
            </w:r>
            <w:ins w:id="17" w:author="sbostic" w:date="2014-07-19T22:15:00Z">
              <w:r w:rsidR="00320C5A" w:rsidRPr="00B12890">
                <w:rPr>
                  <w:b w:val="0"/>
                </w:rPr>
                <w:t xml:space="preserve"> </w:t>
              </w:r>
            </w:ins>
            <w:r w:rsidR="00320C5A" w:rsidRPr="00B12890">
              <w:rPr>
                <w:b w:val="0"/>
              </w:rPr>
              <w:t xml:space="preserve">Algebra p. </w:t>
            </w:r>
            <w:r w:rsidR="00291B63">
              <w:rPr>
                <w:b w:val="0"/>
              </w:rPr>
              <w:t>21</w:t>
            </w:r>
          </w:p>
        </w:tc>
      </w:tr>
    </w:tbl>
    <w:p w:rsidR="000509D8" w:rsidRPr="003E0CB9" w:rsidRDefault="000E755B" w:rsidP="000509D8">
      <w:pPr>
        <w:rPr>
          <w:rFonts w:ascii="Candara" w:hAnsi="Candara"/>
          <w:b/>
          <w:sz w:val="28"/>
        </w:rPr>
      </w:pPr>
      <w:ins w:id="18" w:author="sbostic" w:date="2014-09-24T16:45:00Z">
        <w:r w:rsidDel="000E755B">
          <w:t xml:space="preserve"> </w:t>
        </w:r>
      </w:ins>
      <w:r w:rsidR="000509D8">
        <w:br w:type="page"/>
      </w:r>
      <w:r w:rsidR="000509D8">
        <w:rPr>
          <w:noProof/>
          <w:color w:val="0000FF"/>
        </w:rPr>
        <w:lastRenderedPageBreak/>
        <w:drawing>
          <wp:anchor distT="0" distB="0" distL="114300" distR="114300" simplePos="0" relativeHeight="251659264" behindDoc="0" locked="0" layoutInCell="1" allowOverlap="1">
            <wp:simplePos x="0" y="0"/>
            <wp:positionH relativeFrom="column">
              <wp:posOffset>3330575</wp:posOffset>
            </wp:positionH>
            <wp:positionV relativeFrom="paragraph">
              <wp:posOffset>225425</wp:posOffset>
            </wp:positionV>
            <wp:extent cx="5182870" cy="4845050"/>
            <wp:effectExtent l="0" t="0" r="0" b="0"/>
            <wp:wrapThrough wrapText="bothSides">
              <wp:wrapPolygon edited="0">
                <wp:start x="0" y="0"/>
                <wp:lineTo x="0" y="21487"/>
                <wp:lineTo x="21515" y="21487"/>
                <wp:lineTo x="21515" y="0"/>
                <wp:lineTo x="0" y="0"/>
              </wp:wrapPolygon>
            </wp:wrapThrough>
            <wp:docPr id="3" name="irc_mi" descr="http://theteachablemoments.files.wordpress.com/2012/03/depth-of-knowledge.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heteachablemoments.files.wordpress.com/2012/03/depth-of-knowledge.jp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82870" cy="4845050"/>
                    </a:xfrm>
                    <a:prstGeom prst="rect">
                      <a:avLst/>
                    </a:prstGeom>
                    <a:noFill/>
                    <a:ln>
                      <a:noFill/>
                    </a:ln>
                  </pic:spPr>
                </pic:pic>
              </a:graphicData>
            </a:graphic>
          </wp:anchor>
        </w:drawing>
      </w:r>
      <w:r w:rsidR="000509D8" w:rsidRPr="003E0CB9">
        <w:rPr>
          <w:rFonts w:ascii="Candara" w:hAnsi="Candara"/>
          <w:b/>
          <w:sz w:val="28"/>
        </w:rPr>
        <w:t>Lesson Planning Resources</w:t>
      </w:r>
    </w:p>
    <w:p w:rsidR="000509D8" w:rsidRPr="003E0CB9" w:rsidRDefault="000509D8" w:rsidP="000509D8">
      <w:pPr>
        <w:rPr>
          <w:b/>
        </w:rPr>
      </w:pPr>
      <w:r w:rsidRPr="003E0CB9">
        <w:rPr>
          <w:b/>
        </w:rPr>
        <w:t>Webb’s DOK Levels:</w:t>
      </w:r>
    </w:p>
    <w:p w:rsidR="000509D8" w:rsidRDefault="000509D8" w:rsidP="000509D8">
      <w:r>
        <w:t>DOK Level 1:  Recall and Reproduction</w:t>
      </w:r>
      <w:r w:rsidRPr="003E0CB9">
        <w:rPr>
          <w:noProof/>
          <w:color w:val="0000FF"/>
        </w:rPr>
        <w:t xml:space="preserve"> </w:t>
      </w:r>
    </w:p>
    <w:p w:rsidR="000509D8" w:rsidRDefault="000509D8" w:rsidP="000509D8">
      <w:r>
        <w:t>DOK Level 2:  Skills/Concepts</w:t>
      </w:r>
    </w:p>
    <w:p w:rsidR="000509D8" w:rsidRDefault="000509D8" w:rsidP="000509D8">
      <w:r>
        <w:t>DOK Level 3: Strategic Thinking</w:t>
      </w:r>
    </w:p>
    <w:p w:rsidR="000509D8" w:rsidRDefault="000509D8" w:rsidP="000509D8">
      <w:r>
        <w:t>DOK Level 4:  Extended Thinking</w:t>
      </w:r>
    </w:p>
    <w:p w:rsidR="000509D8" w:rsidRDefault="000509D8" w:rsidP="000509D8">
      <w:pPr>
        <w:rPr>
          <w:i/>
        </w:rPr>
      </w:pPr>
      <w:r w:rsidRPr="003E0CB9">
        <w:rPr>
          <w:i/>
        </w:rPr>
        <w:t xml:space="preserve">Every lesson delivered should hit more than one DOK level.  </w:t>
      </w:r>
      <w:r>
        <w:rPr>
          <w:i/>
        </w:rPr>
        <w:t xml:space="preserve">For a more detailed explanation of DOK and a comparison to Bloom’s Taxonomy click </w:t>
      </w:r>
      <w:hyperlink r:id="rId10" w:history="1">
        <w:r w:rsidRPr="000509D8">
          <w:rPr>
            <w:rStyle w:val="Hyperlink"/>
            <w:i/>
          </w:rPr>
          <w:t>here</w:t>
        </w:r>
      </w:hyperlink>
      <w:r>
        <w:rPr>
          <w:i/>
        </w:rPr>
        <w:t>.</w:t>
      </w:r>
    </w:p>
    <w:p w:rsidR="000509D8" w:rsidRDefault="000509D8" w:rsidP="000509D8">
      <w:pPr>
        <w:rPr>
          <w:i/>
        </w:rPr>
      </w:pPr>
    </w:p>
    <w:p w:rsidR="000509D8" w:rsidRDefault="000509D8" w:rsidP="000509D8">
      <w:pPr>
        <w:rPr>
          <w:b/>
        </w:rPr>
      </w:pPr>
      <w:r>
        <w:rPr>
          <w:b/>
        </w:rPr>
        <w:t>Standards</w:t>
      </w:r>
      <w:r w:rsidR="0081514C">
        <w:rPr>
          <w:b/>
        </w:rPr>
        <w:t xml:space="preserve"> &amp; Instructional Shifts</w:t>
      </w:r>
      <w:r>
        <w:rPr>
          <w:b/>
        </w:rPr>
        <w:t>:</w:t>
      </w:r>
    </w:p>
    <w:p w:rsidR="000509D8" w:rsidRDefault="000509D8" w:rsidP="000509D8">
      <w:r>
        <w:t xml:space="preserve">Indiana Adult Education is using the College and Career Readiness Standards for Adults developed by OCTAE.  You can access a copy of the standards </w:t>
      </w:r>
      <w:hyperlink r:id="rId11" w:history="1">
        <w:r w:rsidRPr="000509D8">
          <w:rPr>
            <w:rStyle w:val="Hyperlink"/>
          </w:rPr>
          <w:t>here</w:t>
        </w:r>
      </w:hyperlink>
      <w:r>
        <w:t xml:space="preserve"> to assist you in identifying the standards aligned to </w:t>
      </w:r>
      <w:r w:rsidR="0081514C">
        <w:t xml:space="preserve">and the instructional shifts targeted in </w:t>
      </w:r>
      <w:r>
        <w:t>your lesson plan</w:t>
      </w:r>
      <w:r w:rsidR="0081514C">
        <w:t xml:space="preserve"> </w:t>
      </w:r>
    </w:p>
    <w:p w:rsidR="000509D8" w:rsidRDefault="000509D8" w:rsidP="000509D8"/>
    <w:p w:rsidR="000509D8" w:rsidRPr="000509D8" w:rsidRDefault="000509D8" w:rsidP="000509D8">
      <w:pPr>
        <w:rPr>
          <w:b/>
        </w:rPr>
      </w:pPr>
      <w:r w:rsidRPr="000509D8">
        <w:rPr>
          <w:b/>
        </w:rPr>
        <w:t>A note about this lesson plan template:</w:t>
      </w:r>
    </w:p>
    <w:p w:rsidR="000509D8" w:rsidRDefault="000509D8">
      <w:r>
        <w:t xml:space="preserve">This lesson plan template was created in 2012 and revised in 2014 to better reflect standards based education and assessment changes.  The original was designed by Indiana Adult Education Teachers during a statewide teacher meeting.  In addition to identifying the required “components” of a lesson plan, teachers also contributed a list of “characteristics” of good lesson plans:  </w:t>
      </w:r>
      <w:r w:rsidRPr="000509D8">
        <w:rPr>
          <w:i/>
        </w:rPr>
        <w:t xml:space="preserve">engaging, fun, visual examples, accommodates for learning styles, clear and concise, flexible within structure, allows for student ownership, includes modifications and adaptations, evokes passion, builds on previous knowledge, and appropriately reflects its audience.  </w:t>
      </w:r>
    </w:p>
    <w:sectPr w:rsidR="000509D8" w:rsidSect="00C90089">
      <w:headerReference w:type="default" r:id="rId12"/>
      <w:footerReference w:type="defaul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66A" w:rsidRDefault="0004466A" w:rsidP="00C90089">
      <w:pPr>
        <w:spacing w:after="0" w:line="240" w:lineRule="auto"/>
      </w:pPr>
      <w:r>
        <w:separator/>
      </w:r>
    </w:p>
  </w:endnote>
  <w:endnote w:type="continuationSeparator" w:id="0">
    <w:p w:rsidR="0004466A" w:rsidRDefault="0004466A" w:rsidP="00C90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089" w:rsidRDefault="00C90089">
    <w:pPr>
      <w:pStyle w:val="Footer"/>
    </w:pPr>
    <w:r>
      <w:t>2012, 2014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66A" w:rsidRDefault="0004466A" w:rsidP="00C90089">
      <w:pPr>
        <w:spacing w:after="0" w:line="240" w:lineRule="auto"/>
      </w:pPr>
      <w:r>
        <w:separator/>
      </w:r>
    </w:p>
  </w:footnote>
  <w:footnote w:type="continuationSeparator" w:id="0">
    <w:p w:rsidR="0004466A" w:rsidRDefault="0004466A" w:rsidP="00C900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089" w:rsidRPr="00C90089" w:rsidRDefault="00C90089">
    <w:pPr>
      <w:pStyle w:val="Header"/>
      <w:rPr>
        <w:rFonts w:ascii="Candara" w:hAnsi="Candara"/>
        <w:b/>
        <w:color w:val="44546A" w:themeColor="text2"/>
      </w:rPr>
    </w:pPr>
    <w:r w:rsidRPr="00C90089">
      <w:rPr>
        <w:b/>
        <w:noProof/>
        <w:color w:val="0000FF"/>
      </w:rPr>
      <w:drawing>
        <wp:anchor distT="0" distB="0" distL="114300" distR="114300" simplePos="0" relativeHeight="251658240" behindDoc="1" locked="0" layoutInCell="1" allowOverlap="1">
          <wp:simplePos x="0" y="0"/>
          <wp:positionH relativeFrom="column">
            <wp:posOffset>6781800</wp:posOffset>
          </wp:positionH>
          <wp:positionV relativeFrom="paragraph">
            <wp:posOffset>-342900</wp:posOffset>
          </wp:positionV>
          <wp:extent cx="1371600" cy="685800"/>
          <wp:effectExtent l="0" t="0" r="0" b="0"/>
          <wp:wrapNone/>
          <wp:docPr id="1" name="irc_mi" descr="https://secure.surveymonkey.com/_resources/29322/30119322/148c16c9-46d3-4f93-adaa-9d01719736f2.gif">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ecure.surveymonkey.com/_resources/29322/30119322/148c16c9-46d3-4f93-adaa-9d01719736f2.gif">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685800"/>
                  </a:xfrm>
                  <a:prstGeom prst="rect">
                    <a:avLst/>
                  </a:prstGeom>
                  <a:noFill/>
                  <a:ln>
                    <a:noFill/>
                  </a:ln>
                </pic:spPr>
              </pic:pic>
            </a:graphicData>
          </a:graphic>
        </wp:anchor>
      </w:drawing>
    </w:r>
    <w:r w:rsidRPr="00C90089">
      <w:rPr>
        <w:rFonts w:ascii="Candara" w:hAnsi="Candara"/>
        <w:b/>
        <w:color w:val="44546A" w:themeColor="text2"/>
      </w:rPr>
      <w:t>Indiana Adult Education Lesson Plan Template</w:t>
    </w:r>
    <w:r w:rsidRPr="00C90089">
      <w:rPr>
        <w:rFonts w:ascii="Candara" w:hAnsi="Candara"/>
        <w:b/>
        <w:color w:val="44546A" w:themeColor="text2"/>
      </w:rPr>
      <w:tab/>
    </w:r>
    <w:r w:rsidRPr="00C90089">
      <w:rPr>
        <w:rFonts w:ascii="Candara" w:hAnsi="Candara"/>
        <w:b/>
        <w:color w:val="44546A" w:themeColor="text2"/>
      </w:rPr>
      <w:tab/>
    </w:r>
  </w:p>
  <w:p w:rsidR="00C90089" w:rsidRDefault="00C900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089"/>
    <w:rsid w:val="0004466A"/>
    <w:rsid w:val="000509D8"/>
    <w:rsid w:val="00062AF3"/>
    <w:rsid w:val="00086523"/>
    <w:rsid w:val="000E084F"/>
    <w:rsid w:val="000E755B"/>
    <w:rsid w:val="000F0E5E"/>
    <w:rsid w:val="000F2E15"/>
    <w:rsid w:val="00132808"/>
    <w:rsid w:val="00156F6B"/>
    <w:rsid w:val="001853E0"/>
    <w:rsid w:val="001960B7"/>
    <w:rsid w:val="001D2530"/>
    <w:rsid w:val="001E219B"/>
    <w:rsid w:val="002054EF"/>
    <w:rsid w:val="0025193D"/>
    <w:rsid w:val="00254B96"/>
    <w:rsid w:val="00291B63"/>
    <w:rsid w:val="002B6825"/>
    <w:rsid w:val="002C7A09"/>
    <w:rsid w:val="002E044D"/>
    <w:rsid w:val="002E3FE8"/>
    <w:rsid w:val="00314CB0"/>
    <w:rsid w:val="00320C5A"/>
    <w:rsid w:val="003656B6"/>
    <w:rsid w:val="00390E06"/>
    <w:rsid w:val="003A11B5"/>
    <w:rsid w:val="003C71F6"/>
    <w:rsid w:val="003E0CB9"/>
    <w:rsid w:val="003E3B1F"/>
    <w:rsid w:val="00462B10"/>
    <w:rsid w:val="004650C0"/>
    <w:rsid w:val="004C1998"/>
    <w:rsid w:val="004C275F"/>
    <w:rsid w:val="00510E5F"/>
    <w:rsid w:val="005249F6"/>
    <w:rsid w:val="005352F2"/>
    <w:rsid w:val="005607AA"/>
    <w:rsid w:val="005610C1"/>
    <w:rsid w:val="00597C9A"/>
    <w:rsid w:val="005A0745"/>
    <w:rsid w:val="005A2CDD"/>
    <w:rsid w:val="005F1A93"/>
    <w:rsid w:val="00601867"/>
    <w:rsid w:val="00627D9C"/>
    <w:rsid w:val="006F1643"/>
    <w:rsid w:val="0081514C"/>
    <w:rsid w:val="00866911"/>
    <w:rsid w:val="008C0E2B"/>
    <w:rsid w:val="008D1382"/>
    <w:rsid w:val="008D4F99"/>
    <w:rsid w:val="00932A6E"/>
    <w:rsid w:val="00937F69"/>
    <w:rsid w:val="00940EA0"/>
    <w:rsid w:val="00964DA2"/>
    <w:rsid w:val="009871EB"/>
    <w:rsid w:val="00992C56"/>
    <w:rsid w:val="009B1F36"/>
    <w:rsid w:val="009C679E"/>
    <w:rsid w:val="00A10274"/>
    <w:rsid w:val="00A11CD0"/>
    <w:rsid w:val="00A222B2"/>
    <w:rsid w:val="00A83164"/>
    <w:rsid w:val="00A852EE"/>
    <w:rsid w:val="00B12890"/>
    <w:rsid w:val="00B137C4"/>
    <w:rsid w:val="00B549E9"/>
    <w:rsid w:val="00B866D3"/>
    <w:rsid w:val="00B90500"/>
    <w:rsid w:val="00BA0B44"/>
    <w:rsid w:val="00C808ED"/>
    <w:rsid w:val="00C90089"/>
    <w:rsid w:val="00CF0F2B"/>
    <w:rsid w:val="00D57B5F"/>
    <w:rsid w:val="00D9256D"/>
    <w:rsid w:val="00DC50FE"/>
    <w:rsid w:val="00E019B7"/>
    <w:rsid w:val="00E03605"/>
    <w:rsid w:val="00E26BC7"/>
    <w:rsid w:val="00E35F88"/>
    <w:rsid w:val="00E403AF"/>
    <w:rsid w:val="00EC5C55"/>
    <w:rsid w:val="00EE2FEF"/>
    <w:rsid w:val="00F64E3D"/>
    <w:rsid w:val="00F7417B"/>
    <w:rsid w:val="00FE5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C556D8D-6C0F-4B9A-9794-90AF99579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B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00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0089"/>
  </w:style>
  <w:style w:type="paragraph" w:styleId="Footer">
    <w:name w:val="footer"/>
    <w:basedOn w:val="Normal"/>
    <w:link w:val="FooterChar"/>
    <w:uiPriority w:val="99"/>
    <w:unhideWhenUsed/>
    <w:rsid w:val="00C900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0089"/>
  </w:style>
  <w:style w:type="table" w:styleId="TableGrid">
    <w:name w:val="Table Grid"/>
    <w:basedOn w:val="TableNormal"/>
    <w:uiPriority w:val="39"/>
    <w:rsid w:val="00C90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C9008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Accent11">
    <w:name w:val="Grid Table 1 Light - Accent 11"/>
    <w:basedOn w:val="TableNormal"/>
    <w:uiPriority w:val="46"/>
    <w:rsid w:val="003E0CB9"/>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0509D8"/>
    <w:rPr>
      <w:color w:val="0563C1" w:themeColor="hyperlink"/>
      <w:u w:val="single"/>
    </w:rPr>
  </w:style>
  <w:style w:type="character" w:styleId="FollowedHyperlink">
    <w:name w:val="FollowedHyperlink"/>
    <w:basedOn w:val="DefaultParagraphFont"/>
    <w:uiPriority w:val="99"/>
    <w:semiHidden/>
    <w:unhideWhenUsed/>
    <w:rsid w:val="000509D8"/>
    <w:rPr>
      <w:color w:val="954F72" w:themeColor="followedHyperlink"/>
      <w:u w:val="single"/>
    </w:rPr>
  </w:style>
  <w:style w:type="paragraph" w:styleId="BalloonText">
    <w:name w:val="Balloon Text"/>
    <w:basedOn w:val="Normal"/>
    <w:link w:val="BalloonTextChar"/>
    <w:uiPriority w:val="99"/>
    <w:semiHidden/>
    <w:unhideWhenUsed/>
    <w:rsid w:val="00815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14C"/>
    <w:rPr>
      <w:rFonts w:ascii="Tahoma" w:hAnsi="Tahoma" w:cs="Tahoma"/>
      <w:sz w:val="16"/>
      <w:szCs w:val="16"/>
    </w:rPr>
  </w:style>
  <w:style w:type="paragraph" w:customStyle="1" w:styleId="Default">
    <w:name w:val="Default"/>
    <w:rsid w:val="00F64E3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sa=i&amp;rct=j&amp;q=&amp;esrc=s&amp;source=images&amp;cd=&amp;cad=rja&amp;uact=8&amp;docid=p30Z6fLBnETREM&amp;tbnid=3BiBjse4ExeIOM:&amp;ved=0CAUQjRw&amp;url=http://theteachablemoments.wordpress.com/2012/03/08/dok-is-not-a-verb-and-it-is-not-blooms-taxonomy-in-a-circle/&amp;ei=2VOYU-r5CtLNsQSpn4LgCA&amp;bvm=bv.68693194,d.cWc&amp;psig=AFQjCNEhpUPWlItP8Z9C6ZJLXC_1E7v7uA&amp;ust=1402578252955798"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mathgoodies.com/lessons/vol7/expressions.htm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th-Drills.com" TargetMode="External"/><Relationship Id="rId11" Type="http://schemas.openxmlformats.org/officeDocument/2006/relationships/hyperlink" Target="http://lincs.ed.gov/publications/pdf/CCRStandardsAdultEd.pdf"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blogs.mtlakes.org/curriculum/files/2012/10/Screen-Shot-2012-10-21-at-4.57.09-PM.png" TargetMode="External"/><Relationship Id="rId4" Type="http://schemas.openxmlformats.org/officeDocument/2006/relationships/footnotes" Target="footnot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hyperlink" Target="https://www.google.com/url?sa=i&amp;rct=j&amp;q=&amp;esrc=s&amp;source=images&amp;cd=&amp;cad=rja&amp;uact=8&amp;docid=4FhU8sNwLaJbeM&amp;tbnid=ZbKH9p2Oc88NBM:&amp;ved=0CAUQjRw&amp;url=https://www.surveymonkey.com/s/IndianaAE-ESLPD&amp;ei=Nk6YU5vYHovlsASwmoCQDQ&amp;bvm=bv.68693194,d.cWc&amp;psig=AFQjCNHG2z1yG5psSEdNkJpJY88DhI5XJw&amp;ust=14025768206472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784</Words>
  <Characters>4472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5246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Harris</dc:creator>
  <cp:lastModifiedBy>Michael Lang</cp:lastModifiedBy>
  <cp:revision>2</cp:revision>
  <cp:lastPrinted>2014-08-04T16:47:00Z</cp:lastPrinted>
  <dcterms:created xsi:type="dcterms:W3CDTF">2014-10-03T14:31:00Z</dcterms:created>
  <dcterms:modified xsi:type="dcterms:W3CDTF">2014-10-03T14:31:00Z</dcterms:modified>
</cp:coreProperties>
</file>